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41B1D" w14:textId="1345ACD7" w:rsidR="00D360B3" w:rsidRPr="00D360B3" w:rsidRDefault="000A6CA1" w:rsidP="00D360B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ZG.270.2.</w:t>
      </w:r>
      <w:r w:rsidR="00FE21F5">
        <w:rPr>
          <w:rFonts w:ascii="Cambria" w:hAnsi="Cambria" w:cs="Arial"/>
          <w:b/>
          <w:bCs/>
          <w:sz w:val="22"/>
          <w:szCs w:val="22"/>
        </w:rPr>
        <w:t>3</w:t>
      </w:r>
      <w:r w:rsidR="00BE6572">
        <w:rPr>
          <w:rFonts w:ascii="Cambria" w:hAnsi="Cambria" w:cs="Arial"/>
          <w:b/>
          <w:bCs/>
          <w:sz w:val="22"/>
          <w:szCs w:val="22"/>
        </w:rPr>
        <w:t>.202</w:t>
      </w:r>
      <w:r w:rsidR="000F1146">
        <w:rPr>
          <w:rFonts w:ascii="Cambria" w:hAnsi="Cambria" w:cs="Arial"/>
          <w:b/>
          <w:bCs/>
          <w:sz w:val="22"/>
          <w:szCs w:val="22"/>
        </w:rPr>
        <w:t>3</w:t>
      </w:r>
    </w:p>
    <w:p w14:paraId="0CDA8B99" w14:textId="64AFA7C5" w:rsidR="00D446F1" w:rsidRDefault="00D446F1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54DC727" w14:textId="1BF52F51" w:rsidR="00883B14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6572">
        <w:rPr>
          <w:rFonts w:ascii="Cambria" w:hAnsi="Cambria" w:cs="Arial"/>
          <w:b/>
          <w:bCs/>
          <w:sz w:val="22"/>
          <w:szCs w:val="22"/>
        </w:rPr>
        <w:t>8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9C95229" w14:textId="0B619EED" w:rsidR="00245349" w:rsidRPr="00EB5DE3" w:rsidRDefault="0024534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(dotyczy Zadania nr 1)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4EA50F0" w14:textId="72C5F4E4" w:rsidR="000F1146" w:rsidRPr="000F1146" w:rsidRDefault="00D360B3" w:rsidP="000F11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60B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Nadleśnictwo Zamrzenica w trybie podstawowym (</w:t>
      </w:r>
      <w:r w:rsidRPr="00300AAD">
        <w:rPr>
          <w:rFonts w:ascii="Cambria" w:hAnsi="Cambria" w:cs="Arial"/>
          <w:bCs/>
          <w:sz w:val="22"/>
          <w:szCs w:val="22"/>
        </w:rPr>
        <w:t xml:space="preserve">Wariant II) </w:t>
      </w:r>
      <w:r w:rsidR="00336937">
        <w:rPr>
          <w:rFonts w:ascii="Cambria" w:hAnsi="Cambria" w:cs="Arial"/>
          <w:bCs/>
          <w:sz w:val="22"/>
          <w:szCs w:val="22"/>
        </w:rPr>
        <w:t xml:space="preserve">pn. </w:t>
      </w:r>
      <w:r w:rsidR="00300AAD" w:rsidRPr="00300AAD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115699788"/>
      <w:r w:rsidR="00FE21F5" w:rsidRPr="00575C2E">
        <w:rPr>
          <w:b/>
          <w:bCs/>
          <w:i/>
          <w:iCs/>
          <w:sz w:val="22"/>
          <w:szCs w:val="22"/>
        </w:rPr>
        <w:t xml:space="preserve">„Przebudowa leśniczówki Leontynowo oraz wymiana 7 kotłów CO” Zadanie nr </w:t>
      </w:r>
      <w:del w:id="2" w:author="Mrtyna Wójcik JiW" w:date="2023-07-19T09:50:00Z">
        <w:r w:rsidR="00FE21F5" w:rsidRPr="00575C2E" w:rsidDel="00E04115">
          <w:rPr>
            <w:b/>
            <w:bCs/>
            <w:i/>
            <w:iCs/>
            <w:sz w:val="22"/>
            <w:szCs w:val="22"/>
          </w:rPr>
          <w:delText>……………………………</w:delText>
        </w:r>
      </w:del>
      <w:ins w:id="3" w:author="Mrtyna Wójcik JiW" w:date="2023-07-19T09:50:00Z">
        <w:r w:rsidR="00E04115">
          <w:rPr>
            <w:b/>
            <w:bCs/>
            <w:i/>
            <w:iCs/>
            <w:sz w:val="22"/>
            <w:szCs w:val="22"/>
          </w:rPr>
          <w:t>1</w:t>
        </w:r>
      </w:ins>
    </w:p>
    <w:p w14:paraId="79CC0A32" w14:textId="64B92FFE" w:rsidR="009157C8" w:rsidRPr="009157C8" w:rsidRDefault="009157C8" w:rsidP="009157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1"/>
    <w:p w14:paraId="55F4479F" w14:textId="52D9E0AE" w:rsidR="00D360B3" w:rsidRPr="00D360B3" w:rsidRDefault="00D360B3" w:rsidP="00D360B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2F50C4FE" w:rsidR="0052521B" w:rsidRPr="00AE2C3D" w:rsidRDefault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Uprawnienia</w:t>
            </w:r>
            <w:ins w:id="4" w:author="Mrtyna Wójcik JiW" w:date="2023-07-19T09:50:00Z">
              <w:r w:rsidR="00E04115">
                <w:rPr>
                  <w:rFonts w:ascii="Cambria" w:hAnsi="Cambria" w:cs="Arial"/>
                  <w:b/>
                  <w:bCs/>
                </w:rPr>
                <w:t xml:space="preserve"> (zakres posiadanych uprawnień i data ich wydania)</w:t>
              </w:r>
            </w:ins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DAB83" w14:textId="77777777" w:rsidR="0046012E" w:rsidRDefault="0046012E" w:rsidP="00D04020">
      <w:r>
        <w:separator/>
      </w:r>
    </w:p>
  </w:endnote>
  <w:endnote w:type="continuationSeparator" w:id="0">
    <w:p w14:paraId="4FBE5250" w14:textId="77777777" w:rsidR="0046012E" w:rsidRDefault="0046012E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411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972A7" w14:textId="77777777" w:rsidR="0046012E" w:rsidRDefault="0046012E" w:rsidP="00D04020">
      <w:r>
        <w:separator/>
      </w:r>
    </w:p>
  </w:footnote>
  <w:footnote w:type="continuationSeparator" w:id="0">
    <w:p w14:paraId="27905034" w14:textId="77777777" w:rsidR="0046012E" w:rsidRDefault="0046012E" w:rsidP="00D0402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rtyna Wójcik JiW">
    <w15:presenceInfo w15:providerId="None" w15:userId="Mrtyna Wójcik 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75467"/>
    <w:rsid w:val="000A6CA1"/>
    <w:rsid w:val="000B0783"/>
    <w:rsid w:val="000E6C85"/>
    <w:rsid w:val="000F1146"/>
    <w:rsid w:val="00155822"/>
    <w:rsid w:val="001E4D51"/>
    <w:rsid w:val="00245349"/>
    <w:rsid w:val="002A3D3B"/>
    <w:rsid w:val="002D6014"/>
    <w:rsid w:val="002F30AD"/>
    <w:rsid w:val="00300AAD"/>
    <w:rsid w:val="003057C6"/>
    <w:rsid w:val="00307E1B"/>
    <w:rsid w:val="00336937"/>
    <w:rsid w:val="00366E02"/>
    <w:rsid w:val="003E0530"/>
    <w:rsid w:val="004248C0"/>
    <w:rsid w:val="0046012E"/>
    <w:rsid w:val="004A7D5A"/>
    <w:rsid w:val="004B2404"/>
    <w:rsid w:val="004C6BFB"/>
    <w:rsid w:val="0052521B"/>
    <w:rsid w:val="00542D76"/>
    <w:rsid w:val="005B66F0"/>
    <w:rsid w:val="005D10AF"/>
    <w:rsid w:val="005E6FBB"/>
    <w:rsid w:val="006137EF"/>
    <w:rsid w:val="006265D1"/>
    <w:rsid w:val="00661664"/>
    <w:rsid w:val="00695E9D"/>
    <w:rsid w:val="006C2D34"/>
    <w:rsid w:val="006D4B46"/>
    <w:rsid w:val="006E5153"/>
    <w:rsid w:val="007B6526"/>
    <w:rsid w:val="007E409D"/>
    <w:rsid w:val="0081447A"/>
    <w:rsid w:val="00827B05"/>
    <w:rsid w:val="00834194"/>
    <w:rsid w:val="00855076"/>
    <w:rsid w:val="008603BB"/>
    <w:rsid w:val="00883B14"/>
    <w:rsid w:val="00895784"/>
    <w:rsid w:val="00897307"/>
    <w:rsid w:val="008C02A1"/>
    <w:rsid w:val="008C6CB1"/>
    <w:rsid w:val="009157C8"/>
    <w:rsid w:val="009A3ED8"/>
    <w:rsid w:val="009A41F2"/>
    <w:rsid w:val="00A02B83"/>
    <w:rsid w:val="00A24F6B"/>
    <w:rsid w:val="00A30392"/>
    <w:rsid w:val="00A35EB0"/>
    <w:rsid w:val="00A40D6B"/>
    <w:rsid w:val="00A42F49"/>
    <w:rsid w:val="00A80702"/>
    <w:rsid w:val="00AB4755"/>
    <w:rsid w:val="00B572C1"/>
    <w:rsid w:val="00BE3D9E"/>
    <w:rsid w:val="00BE6572"/>
    <w:rsid w:val="00BE7EE3"/>
    <w:rsid w:val="00BF7B70"/>
    <w:rsid w:val="00C07C30"/>
    <w:rsid w:val="00C52D93"/>
    <w:rsid w:val="00CD7FEB"/>
    <w:rsid w:val="00CE6B92"/>
    <w:rsid w:val="00D04020"/>
    <w:rsid w:val="00D30997"/>
    <w:rsid w:val="00D359FA"/>
    <w:rsid w:val="00D360B3"/>
    <w:rsid w:val="00D43598"/>
    <w:rsid w:val="00D446F1"/>
    <w:rsid w:val="00D70F64"/>
    <w:rsid w:val="00E02FC9"/>
    <w:rsid w:val="00E04115"/>
    <w:rsid w:val="00E0602D"/>
    <w:rsid w:val="00E84F31"/>
    <w:rsid w:val="00EC4C76"/>
    <w:rsid w:val="00EC7529"/>
    <w:rsid w:val="00F34AAE"/>
    <w:rsid w:val="00F34EA7"/>
    <w:rsid w:val="00F3568C"/>
    <w:rsid w:val="00F61C61"/>
    <w:rsid w:val="00F9130E"/>
    <w:rsid w:val="00FE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2022-10-17T09:35:00Z</cp:lastPrinted>
  <dcterms:created xsi:type="dcterms:W3CDTF">2023-07-19T12:29:00Z</dcterms:created>
  <dcterms:modified xsi:type="dcterms:W3CDTF">2023-07-19T12:29:00Z</dcterms:modified>
</cp:coreProperties>
</file>